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69129" w14:textId="77777777" w:rsidR="00C737BE" w:rsidRPr="006E2BA7" w:rsidRDefault="00C737BE" w:rsidP="00C737BE">
      <w:pPr>
        <w:ind w:firstLine="1298"/>
        <w:jc w:val="both"/>
        <w:rPr>
          <w:sz w:val="2"/>
          <w:szCs w:val="2"/>
        </w:rPr>
      </w:pPr>
    </w:p>
    <w:tbl>
      <w:tblPr>
        <w:tblW w:w="9832" w:type="dxa"/>
        <w:tblLayout w:type="fixed"/>
        <w:tblLook w:val="01E0" w:firstRow="1" w:lastRow="1" w:firstColumn="1" w:lastColumn="1" w:noHBand="0" w:noVBand="0"/>
      </w:tblPr>
      <w:tblGrid>
        <w:gridCol w:w="4970"/>
        <w:gridCol w:w="4862"/>
      </w:tblGrid>
      <w:tr w:rsidR="00C737BE" w:rsidRPr="006E2BA7" w14:paraId="076B26FA" w14:textId="77777777" w:rsidTr="00E86CCC">
        <w:trPr>
          <w:trHeight w:val="991"/>
        </w:trPr>
        <w:tc>
          <w:tcPr>
            <w:tcW w:w="4970" w:type="dxa"/>
            <w:shd w:val="clear" w:color="auto" w:fill="auto"/>
          </w:tcPr>
          <w:p w14:paraId="514BC98E" w14:textId="77777777" w:rsidR="00C737BE" w:rsidRPr="006E2BA7" w:rsidRDefault="00C737BE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862" w:type="dxa"/>
            <w:shd w:val="clear" w:color="auto" w:fill="auto"/>
          </w:tcPr>
          <w:p w14:paraId="6380297F" w14:textId="77777777" w:rsidR="00C737BE" w:rsidRPr="006E2BA7" w:rsidRDefault="00C737BE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E2BA7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Skuodo rajono savivaldybės sporto projektų finansavimo tvarkos aprašo </w:t>
            </w:r>
          </w:p>
          <w:p w14:paraId="46C4CFF8" w14:textId="77777777" w:rsidR="00C737BE" w:rsidRPr="006E2BA7" w:rsidRDefault="00C737BE" w:rsidP="00E86CCC">
            <w:pPr>
              <w:pStyle w:val="Patvirtinta"/>
              <w:keepLines/>
              <w:suppressAutoHyphens/>
              <w:ind w:left="610" w:hanging="61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E2BA7">
              <w:rPr>
                <w:rFonts w:ascii="Times New Roman" w:hAnsi="Times New Roman"/>
                <w:sz w:val="24"/>
                <w:szCs w:val="24"/>
                <w:lang w:val="lt-LT"/>
              </w:rPr>
              <w:t>5 priedas</w:t>
            </w:r>
          </w:p>
        </w:tc>
      </w:tr>
    </w:tbl>
    <w:p w14:paraId="374C06D1" w14:textId="77777777" w:rsidR="00C737BE" w:rsidRPr="006E2BA7" w:rsidRDefault="00C737BE" w:rsidP="00C737BE">
      <w:pPr>
        <w:jc w:val="center"/>
        <w:rPr>
          <w:b/>
        </w:rPr>
      </w:pPr>
      <w:r w:rsidRPr="006E2BA7">
        <w:rPr>
          <w:b/>
        </w:rPr>
        <w:t xml:space="preserve">SUTARTIS </w:t>
      </w:r>
    </w:p>
    <w:p w14:paraId="7AAE4B13" w14:textId="77777777" w:rsidR="00C737BE" w:rsidRPr="006E2BA7" w:rsidRDefault="00C737BE" w:rsidP="00C737BE">
      <w:pPr>
        <w:jc w:val="center"/>
        <w:rPr>
          <w:b/>
          <w:bCs/>
        </w:rPr>
      </w:pPr>
    </w:p>
    <w:p w14:paraId="0B831F3A" w14:textId="77777777" w:rsidR="00C737BE" w:rsidRPr="006E2BA7" w:rsidRDefault="00C737BE" w:rsidP="00C737BE">
      <w:pPr>
        <w:spacing w:line="360" w:lineRule="auto"/>
        <w:jc w:val="center"/>
      </w:pPr>
      <w:r w:rsidRPr="006E2BA7">
        <w:t>20__  m. _________  ___d. Nr. _____</w:t>
      </w:r>
    </w:p>
    <w:p w14:paraId="4051A958" w14:textId="77777777" w:rsidR="00C737BE" w:rsidRPr="006E2BA7" w:rsidRDefault="00C737BE" w:rsidP="00C737BE">
      <w:pPr>
        <w:jc w:val="center"/>
        <w:rPr>
          <w:sz w:val="22"/>
          <w:szCs w:val="22"/>
        </w:rPr>
      </w:pPr>
      <w:r w:rsidRPr="006E2BA7">
        <w:rPr>
          <w:sz w:val="22"/>
          <w:szCs w:val="22"/>
        </w:rPr>
        <w:t>Skuodas</w:t>
      </w:r>
    </w:p>
    <w:p w14:paraId="17DA746E" w14:textId="77777777" w:rsidR="00C737BE" w:rsidRPr="006E2BA7" w:rsidRDefault="00C737BE" w:rsidP="00C737BE">
      <w:pPr>
        <w:jc w:val="center"/>
      </w:pPr>
    </w:p>
    <w:p w14:paraId="32B1632C" w14:textId="77777777" w:rsidR="00C737BE" w:rsidRPr="006E2BA7" w:rsidRDefault="00C737BE" w:rsidP="00C737BE">
      <w:pPr>
        <w:jc w:val="center"/>
      </w:pPr>
    </w:p>
    <w:p w14:paraId="5A366633" w14:textId="77777777" w:rsidR="00C737BE" w:rsidRPr="006E2BA7" w:rsidRDefault="00C737BE" w:rsidP="00C737BE">
      <w:pPr>
        <w:pStyle w:val="Antrat1"/>
      </w:pPr>
      <w:r w:rsidRPr="006E2BA7">
        <w:t>SUTARTIES ŠALYS</w:t>
      </w:r>
    </w:p>
    <w:p w14:paraId="73FB9CD9" w14:textId="77777777" w:rsidR="00C737BE" w:rsidRPr="006E2BA7" w:rsidRDefault="00C737BE" w:rsidP="00C737BE">
      <w:pPr>
        <w:jc w:val="both"/>
        <w:rPr>
          <w:b/>
          <w:bCs/>
        </w:rPr>
      </w:pPr>
    </w:p>
    <w:p w14:paraId="16BD275F" w14:textId="6A98C2CE" w:rsidR="00C737BE" w:rsidRPr="006E2BA7" w:rsidRDefault="00C737BE" w:rsidP="00C737BE">
      <w:pPr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Skuodo rajono savivaldybės administracija (toliau – Administracija), kodas 125196077, atstovaujamas (-a) Administracijos direktoriaus (-ės) ____________________, veikiančio</w:t>
      </w:r>
      <w:r w:rsidR="009D3175">
        <w:rPr>
          <w:color w:val="000000" w:themeColor="text1"/>
        </w:rPr>
        <w:t xml:space="preserve"> </w:t>
      </w:r>
      <w:r w:rsidRPr="006E2BA7">
        <w:rPr>
          <w:color w:val="000000" w:themeColor="text1"/>
        </w:rPr>
        <w:t xml:space="preserve">(-ios) pagal Skuodo rajono savivaldybės </w:t>
      </w:r>
      <w:r w:rsidR="00556809" w:rsidRPr="006E2BA7">
        <w:rPr>
          <w:color w:val="000000" w:themeColor="text1"/>
        </w:rPr>
        <w:t>administracijos nuostatus</w:t>
      </w:r>
      <w:r w:rsidRPr="006E2BA7">
        <w:rPr>
          <w:color w:val="000000" w:themeColor="text1"/>
        </w:rPr>
        <w:t xml:space="preserve">, ir </w:t>
      </w:r>
      <w:r w:rsidRPr="006E2BA7">
        <w:rPr>
          <w:color w:val="000000" w:themeColor="text1"/>
          <w:u w:val="single"/>
        </w:rPr>
        <w:t>Organizacijos pavadinimas</w:t>
      </w:r>
      <w:r w:rsidRPr="006E2BA7">
        <w:rPr>
          <w:color w:val="000000" w:themeColor="text1"/>
        </w:rPr>
        <w:t xml:space="preserve">, atstovaujamas </w:t>
      </w:r>
      <w:r w:rsidRPr="006E2BA7">
        <w:rPr>
          <w:color w:val="000000" w:themeColor="text1"/>
          <w:u w:val="single"/>
        </w:rPr>
        <w:t>Vardas Pavardė</w:t>
      </w:r>
      <w:r w:rsidRPr="006E2BA7">
        <w:rPr>
          <w:color w:val="000000" w:themeColor="text1"/>
        </w:rPr>
        <w:t xml:space="preserve"> (toliau tekste – Vykdytojas), toliau kartu vadinamos </w:t>
      </w:r>
      <w:r w:rsidR="008C02E9">
        <w:rPr>
          <w:color w:val="000000" w:themeColor="text1"/>
        </w:rPr>
        <w:t>„</w:t>
      </w:r>
      <w:r w:rsidRPr="006E2BA7">
        <w:rPr>
          <w:color w:val="000000" w:themeColor="text1"/>
        </w:rPr>
        <w:t>Šalimis</w:t>
      </w:r>
      <w:r w:rsidR="008C02E9">
        <w:rPr>
          <w:color w:val="000000" w:themeColor="text1"/>
        </w:rPr>
        <w:t>“</w:t>
      </w:r>
      <w:r w:rsidRPr="006E2BA7">
        <w:rPr>
          <w:color w:val="000000" w:themeColor="text1"/>
        </w:rPr>
        <w:t>, sudarė šią sutartį.</w:t>
      </w:r>
    </w:p>
    <w:p w14:paraId="719C28C6" w14:textId="77777777" w:rsidR="00C737BE" w:rsidRPr="006E2BA7" w:rsidRDefault="00C737BE" w:rsidP="00C737BE">
      <w:pPr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Sutarties sudarymo pagrindas: ____________________________________________</w:t>
      </w:r>
    </w:p>
    <w:p w14:paraId="0ED515CA" w14:textId="77777777" w:rsidR="00C737BE" w:rsidRPr="006E2BA7" w:rsidRDefault="00C737BE" w:rsidP="00C737BE">
      <w:pPr>
        <w:pStyle w:val="Antrat1"/>
        <w:rPr>
          <w:color w:val="000000" w:themeColor="text1"/>
        </w:rPr>
      </w:pPr>
    </w:p>
    <w:p w14:paraId="1FB1A28D" w14:textId="77777777" w:rsidR="00C737BE" w:rsidRPr="006E2BA7" w:rsidRDefault="00C737BE" w:rsidP="00C737BE">
      <w:pPr>
        <w:pStyle w:val="Antrat1"/>
        <w:rPr>
          <w:color w:val="000000" w:themeColor="text1"/>
        </w:rPr>
      </w:pPr>
      <w:r w:rsidRPr="006E2BA7">
        <w:rPr>
          <w:color w:val="000000" w:themeColor="text1"/>
        </w:rPr>
        <w:t>I. SUTARTIES OBJEKTAS</w:t>
      </w:r>
    </w:p>
    <w:p w14:paraId="7CB5CF97" w14:textId="77777777" w:rsidR="00C737BE" w:rsidRPr="006E2BA7" w:rsidRDefault="00C737BE" w:rsidP="00C737BE">
      <w:pPr>
        <w:jc w:val="both"/>
        <w:rPr>
          <w:color w:val="000000" w:themeColor="text1"/>
        </w:rPr>
      </w:pPr>
    </w:p>
    <w:p w14:paraId="65E9C1EC" w14:textId="77777777" w:rsidR="00C737BE" w:rsidRPr="006E2BA7" w:rsidRDefault="00C737BE" w:rsidP="00C737BE">
      <w:pPr>
        <w:ind w:firstLine="1247"/>
        <w:jc w:val="both"/>
        <w:rPr>
          <w:color w:val="000000" w:themeColor="text1"/>
          <w:sz w:val="20"/>
        </w:rPr>
      </w:pPr>
      <w:r w:rsidRPr="006E2BA7">
        <w:rPr>
          <w:color w:val="000000" w:themeColor="text1"/>
        </w:rPr>
        <w:t>1. _______________________________lėšų skyrimas daliniam _________________</w:t>
      </w:r>
      <w:r w:rsidRPr="006E2BA7">
        <w:rPr>
          <w:color w:val="000000" w:themeColor="text1"/>
          <w:sz w:val="20"/>
        </w:rPr>
        <w:t xml:space="preserve">   </w:t>
      </w:r>
    </w:p>
    <w:p w14:paraId="53C1747E" w14:textId="77777777" w:rsidR="00C737BE" w:rsidRPr="006E2BA7" w:rsidRDefault="00C737BE" w:rsidP="00C737BE">
      <w:pPr>
        <w:ind w:firstLine="1247"/>
        <w:jc w:val="both"/>
        <w:rPr>
          <w:color w:val="000000" w:themeColor="text1"/>
          <w:sz w:val="16"/>
          <w:szCs w:val="16"/>
        </w:rPr>
      </w:pPr>
      <w:r w:rsidRPr="006E2BA7">
        <w:rPr>
          <w:color w:val="000000" w:themeColor="text1"/>
          <w:sz w:val="16"/>
          <w:szCs w:val="16"/>
        </w:rPr>
        <w:t xml:space="preserve">                  (įstaigos pavadinimas)                                 </w:t>
      </w:r>
      <w:r w:rsidRPr="006E2BA7">
        <w:rPr>
          <w:color w:val="000000" w:themeColor="text1"/>
          <w:sz w:val="16"/>
          <w:szCs w:val="16"/>
        </w:rPr>
        <w:tab/>
        <w:t xml:space="preserve">                                                      (projekto pavadinimas) </w:t>
      </w:r>
    </w:p>
    <w:p w14:paraId="3F9EE5FB" w14:textId="0ECEE657" w:rsidR="00C737BE" w:rsidRPr="006E2BA7" w:rsidRDefault="00C737BE" w:rsidP="00C737BE">
      <w:pPr>
        <w:jc w:val="both"/>
        <w:rPr>
          <w:color w:val="000000" w:themeColor="text1"/>
        </w:rPr>
      </w:pPr>
      <w:r w:rsidRPr="006E2BA7">
        <w:rPr>
          <w:color w:val="000000" w:themeColor="text1"/>
        </w:rPr>
        <w:t xml:space="preserve">finansavimui iš </w:t>
      </w:r>
      <w:r w:rsidR="00176273" w:rsidRPr="006E2BA7">
        <w:rPr>
          <w:color w:val="000000" w:themeColor="text1"/>
        </w:rPr>
        <w:t>s</w:t>
      </w:r>
      <w:r w:rsidRPr="006E2BA7">
        <w:rPr>
          <w:color w:val="000000" w:themeColor="text1"/>
        </w:rPr>
        <w:t xml:space="preserve">avivaldybės biudžeto 20__ m.  </w:t>
      </w:r>
    </w:p>
    <w:p w14:paraId="4DE9B0B7" w14:textId="77777777" w:rsidR="00C737BE" w:rsidRPr="006E2BA7" w:rsidRDefault="00C737BE" w:rsidP="00C737BE">
      <w:pPr>
        <w:rPr>
          <w:color w:val="000000" w:themeColor="text1"/>
        </w:rPr>
      </w:pPr>
    </w:p>
    <w:p w14:paraId="192D30DA" w14:textId="77777777" w:rsidR="00C737BE" w:rsidRPr="006E2BA7" w:rsidRDefault="00C737BE" w:rsidP="00C737BE">
      <w:pPr>
        <w:pStyle w:val="Antrat1"/>
        <w:rPr>
          <w:color w:val="000000" w:themeColor="text1"/>
        </w:rPr>
      </w:pPr>
      <w:r w:rsidRPr="006E2BA7">
        <w:rPr>
          <w:color w:val="000000" w:themeColor="text1"/>
        </w:rPr>
        <w:t>II. ŠALIŲ TEISĖS IR PAREIGOS</w:t>
      </w:r>
    </w:p>
    <w:p w14:paraId="2A888B3D" w14:textId="77777777" w:rsidR="00C737BE" w:rsidRPr="006E2BA7" w:rsidRDefault="00C737BE" w:rsidP="00C737BE">
      <w:pPr>
        <w:pStyle w:val="Antrat1"/>
        <w:tabs>
          <w:tab w:val="left" w:pos="567"/>
        </w:tabs>
        <w:ind w:firstLine="1247"/>
        <w:jc w:val="both"/>
        <w:rPr>
          <w:b w:val="0"/>
          <w:color w:val="000000" w:themeColor="text1"/>
        </w:rPr>
      </w:pPr>
      <w:r w:rsidRPr="006E2BA7">
        <w:rPr>
          <w:b w:val="0"/>
          <w:color w:val="000000" w:themeColor="text1"/>
        </w:rPr>
        <w:t xml:space="preserve">2. Administracija įsipareigoja:  </w:t>
      </w:r>
    </w:p>
    <w:p w14:paraId="53527C66" w14:textId="32674949" w:rsidR="00C737BE" w:rsidRPr="006E2BA7" w:rsidRDefault="00C737BE" w:rsidP="00C737BE">
      <w:pPr>
        <w:pStyle w:val="Antrat1"/>
        <w:tabs>
          <w:tab w:val="left" w:pos="567"/>
        </w:tabs>
        <w:ind w:firstLine="1247"/>
        <w:jc w:val="both"/>
        <w:rPr>
          <w:b w:val="0"/>
          <w:color w:val="000000" w:themeColor="text1"/>
        </w:rPr>
      </w:pPr>
      <w:r w:rsidRPr="006E2BA7">
        <w:rPr>
          <w:b w:val="0"/>
          <w:color w:val="000000" w:themeColor="text1"/>
        </w:rPr>
        <w:t>2.1. skirti Vykdytojui šios sutarties pirmoje dalyje nurodytai veiklai vykdyti __________________________________ eurų pagal Programos sąmatą (1 priedas)</w:t>
      </w:r>
      <w:r w:rsidR="00176273" w:rsidRPr="006E2BA7">
        <w:rPr>
          <w:b w:val="0"/>
          <w:color w:val="000000" w:themeColor="text1"/>
        </w:rPr>
        <w:t>;</w:t>
      </w:r>
      <w:r w:rsidRPr="006E2BA7">
        <w:rPr>
          <w:color w:val="000000" w:themeColor="text1"/>
        </w:rPr>
        <w:t xml:space="preserve"> </w:t>
      </w:r>
    </w:p>
    <w:p w14:paraId="1E7B3BB5" w14:textId="29469E1A" w:rsidR="00C737BE" w:rsidRPr="006E2BA7" w:rsidRDefault="00C737BE" w:rsidP="00C737BE">
      <w:pPr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 xml:space="preserve">2.2. lėšos skiriamos projektui vykdyti pagal Vykdytojo sudarytą ir </w:t>
      </w:r>
      <w:r w:rsidR="00176273" w:rsidRPr="006E2BA7">
        <w:rPr>
          <w:color w:val="000000" w:themeColor="text1"/>
        </w:rPr>
        <w:t>Administracijos</w:t>
      </w:r>
      <w:r w:rsidRPr="006E2BA7">
        <w:rPr>
          <w:color w:val="000000" w:themeColor="text1"/>
        </w:rPr>
        <w:t xml:space="preserve"> patvirtintą sąmatą, kuri yra neatskiriama šios sutarties dalis. Lėšų, numatytų kitoms išlaidoms, neleidžiama naudoti pagrindinėms priemonėms įsigyti;</w:t>
      </w:r>
    </w:p>
    <w:p w14:paraId="78AE62BF" w14:textId="77777777" w:rsidR="00C737BE" w:rsidRPr="006E2BA7" w:rsidRDefault="00C737BE" w:rsidP="00C737BE">
      <w:pPr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 xml:space="preserve">2.3. pervesti per 10 darbo dienų projekto įgyvendinimui skirtas lėšas po sutarties pasirašymo  į Vykdytojo nurodytą sąskaitą;  </w:t>
      </w:r>
    </w:p>
    <w:p w14:paraId="550F2AFA" w14:textId="77777777" w:rsidR="00C737BE" w:rsidRPr="006E2BA7" w:rsidRDefault="00C737BE" w:rsidP="00C737BE">
      <w:pPr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2.4. teikti informacinę-konsultacinę pagalbą, padedančią laikytis sutartyje nustatytų įsipareigojimų.</w:t>
      </w:r>
    </w:p>
    <w:p w14:paraId="41F0A0BF" w14:textId="77777777" w:rsidR="00C737BE" w:rsidRPr="006E2BA7" w:rsidRDefault="00C737BE" w:rsidP="00C737BE">
      <w:pPr>
        <w:tabs>
          <w:tab w:val="left" w:pos="567"/>
        </w:tabs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3. Administracija turi teisę kontroliuoti lėšų panaudojimą.</w:t>
      </w:r>
    </w:p>
    <w:p w14:paraId="475396C1" w14:textId="77777777" w:rsidR="00C737BE" w:rsidRPr="006E2BA7" w:rsidRDefault="00C737BE" w:rsidP="00C737BE">
      <w:pPr>
        <w:pStyle w:val="Pagrindinistekstas2"/>
        <w:tabs>
          <w:tab w:val="left" w:pos="567"/>
        </w:tabs>
        <w:spacing w:after="0" w:line="240" w:lineRule="auto"/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4. Vykdytojas įsipareigoja:</w:t>
      </w:r>
    </w:p>
    <w:p w14:paraId="6CCB3C02" w14:textId="77777777" w:rsidR="00C737BE" w:rsidRPr="006E2BA7" w:rsidRDefault="00C737BE" w:rsidP="00C737BE">
      <w:pPr>
        <w:tabs>
          <w:tab w:val="left" w:pos="567"/>
        </w:tabs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4.1. gautas lėšas panaudoti tik šios sutarties pirmoje dalyje nurodytai veiklai vykdyti pagal sąmatą, pridėtą prie šios sutarties;</w:t>
      </w:r>
    </w:p>
    <w:p w14:paraId="4BCA0705" w14:textId="77777777" w:rsidR="00C737BE" w:rsidRDefault="00C737BE" w:rsidP="00C737BE">
      <w:pPr>
        <w:tabs>
          <w:tab w:val="left" w:pos="567"/>
        </w:tabs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4.2. užtikrinti, kad perkant prekes, paslaugas, darbus bus laikomasi Lietuvos Respublikos viešųjų pirkimų įstatymo ir kitų teisės aktų nustatytos tvarkos;</w:t>
      </w:r>
    </w:p>
    <w:p w14:paraId="0F7D47C8" w14:textId="04A70729" w:rsidR="00723484" w:rsidRPr="00C35884" w:rsidRDefault="00723484" w:rsidP="00723484">
      <w:pPr>
        <w:tabs>
          <w:tab w:val="left" w:pos="567"/>
        </w:tabs>
        <w:ind w:firstLine="709"/>
        <w:jc w:val="both"/>
        <w:rPr>
          <w:color w:val="000000" w:themeColor="text1"/>
          <w:lang w:eastAsia="lt-LT"/>
        </w:rPr>
      </w:pPr>
      <w:r>
        <w:rPr>
          <w:color w:val="000000" w:themeColor="text1"/>
          <w:lang w:eastAsia="lt-LT"/>
        </w:rPr>
        <w:tab/>
        <w:t>4.3</w:t>
      </w:r>
      <w:r w:rsidRPr="00C35884">
        <w:rPr>
          <w:color w:val="000000" w:themeColor="text1"/>
          <w:lang w:eastAsia="lt-LT"/>
        </w:rPr>
        <w:t xml:space="preserve">. </w:t>
      </w:r>
      <w:r w:rsidR="008C02E9">
        <w:rPr>
          <w:color w:val="000000" w:themeColor="text1"/>
          <w:lang w:eastAsia="lt-LT"/>
        </w:rPr>
        <w:t>p</w:t>
      </w:r>
      <w:r w:rsidRPr="00C35884">
        <w:rPr>
          <w:color w:val="000000" w:themeColor="text1"/>
          <w:lang w:eastAsia="lt-LT"/>
        </w:rPr>
        <w:t>asibaigus ketvirčiui, ne vėliau kaip per 1</w:t>
      </w:r>
      <w:r w:rsidR="00B5167F">
        <w:rPr>
          <w:color w:val="000000" w:themeColor="text1"/>
          <w:lang w:eastAsia="lt-LT"/>
        </w:rPr>
        <w:t>5</w:t>
      </w:r>
      <w:r w:rsidRPr="00C35884">
        <w:rPr>
          <w:color w:val="000000" w:themeColor="text1"/>
          <w:lang w:eastAsia="lt-LT"/>
        </w:rPr>
        <w:t xml:space="preserve"> kalendorinių dienų, Pareiškėjas pateikia Finansinės apskaitos skyriui:</w:t>
      </w:r>
    </w:p>
    <w:p w14:paraId="54377927" w14:textId="5237F90D" w:rsidR="00723484" w:rsidRPr="00C35884" w:rsidRDefault="00723484" w:rsidP="00723484">
      <w:pPr>
        <w:tabs>
          <w:tab w:val="left" w:pos="567"/>
        </w:tabs>
        <w:ind w:firstLine="709"/>
        <w:jc w:val="both"/>
        <w:rPr>
          <w:color w:val="000000" w:themeColor="text1"/>
        </w:rPr>
      </w:pPr>
      <w:r w:rsidRPr="00C35884">
        <w:rPr>
          <w:color w:val="000000" w:themeColor="text1"/>
        </w:rPr>
        <w:t xml:space="preserve">      </w:t>
      </w:r>
      <w:r>
        <w:rPr>
          <w:color w:val="000000" w:themeColor="text1"/>
        </w:rPr>
        <w:tab/>
        <w:t>4.3</w:t>
      </w:r>
      <w:r w:rsidRPr="00C35884">
        <w:rPr>
          <w:color w:val="000000" w:themeColor="text1"/>
        </w:rPr>
        <w:t>.1. biudžeto išlaidų sąmatos vykdymo ataskaitą;</w:t>
      </w:r>
    </w:p>
    <w:p w14:paraId="6F2FC187" w14:textId="16CA74E8" w:rsidR="00723484" w:rsidRPr="00C35884" w:rsidRDefault="00723484" w:rsidP="00723484">
      <w:pPr>
        <w:tabs>
          <w:tab w:val="left" w:pos="567"/>
        </w:tabs>
        <w:ind w:firstLine="709"/>
        <w:jc w:val="both"/>
        <w:rPr>
          <w:bCs/>
          <w:color w:val="000000" w:themeColor="text1"/>
        </w:rPr>
      </w:pPr>
      <w:r w:rsidRPr="00C35884">
        <w:rPr>
          <w:color w:val="000000" w:themeColor="text1"/>
        </w:rPr>
        <w:t xml:space="preserve">     </w:t>
      </w:r>
      <w:r>
        <w:rPr>
          <w:color w:val="000000" w:themeColor="text1"/>
        </w:rPr>
        <w:tab/>
        <w:t>4.3</w:t>
      </w:r>
      <w:r w:rsidRPr="00C35884">
        <w:rPr>
          <w:color w:val="000000" w:themeColor="text1"/>
        </w:rPr>
        <w:t xml:space="preserve">.2. </w:t>
      </w:r>
      <w:r w:rsidRPr="00C35884">
        <w:rPr>
          <w:bCs/>
          <w:color w:val="000000" w:themeColor="text1"/>
        </w:rPr>
        <w:t>faktines  išlaidas patvirtinančių dokumentų registr</w:t>
      </w:r>
      <w:r w:rsidR="00B5167F">
        <w:rPr>
          <w:bCs/>
          <w:color w:val="000000" w:themeColor="text1"/>
        </w:rPr>
        <w:t>ą</w:t>
      </w:r>
      <w:r w:rsidR="008C02E9">
        <w:rPr>
          <w:bCs/>
          <w:color w:val="000000" w:themeColor="text1"/>
        </w:rPr>
        <w:t>;</w:t>
      </w:r>
    </w:p>
    <w:p w14:paraId="57BEF9DF" w14:textId="6FF3A6EB" w:rsidR="00C737BE" w:rsidRPr="006E2BA7" w:rsidRDefault="00C737BE" w:rsidP="00C737BE">
      <w:pPr>
        <w:tabs>
          <w:tab w:val="left" w:pos="180"/>
          <w:tab w:val="left" w:pos="540"/>
        </w:tabs>
        <w:ind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4.4. iki 20__ m. gruodžio 20 d. pateikti Švietimo ir sporto skyriui projekto įgyvendinimo ataskaitą;</w:t>
      </w:r>
    </w:p>
    <w:p w14:paraId="6E9D06C8" w14:textId="71577FE0" w:rsidR="00556809" w:rsidRPr="006E2BA7" w:rsidRDefault="00556809" w:rsidP="00556809">
      <w:pPr>
        <w:tabs>
          <w:tab w:val="left" w:pos="180"/>
          <w:tab w:val="left" w:pos="540"/>
        </w:tabs>
        <w:ind w:firstLine="1298"/>
        <w:jc w:val="both"/>
        <w:rPr>
          <w:color w:val="000000" w:themeColor="text1"/>
        </w:rPr>
      </w:pPr>
      <w:r w:rsidRPr="006E2BA7">
        <w:rPr>
          <w:color w:val="000000" w:themeColor="text1"/>
        </w:rPr>
        <w:t>4.5. viešinant informaciją apie projektą, nurodyti, kad projektą finansuoja  (ar dalinai finansuoja) Skuodo rajono savivaldybė</w:t>
      </w:r>
      <w:r w:rsidR="008C02E9">
        <w:rPr>
          <w:color w:val="000000" w:themeColor="text1"/>
        </w:rPr>
        <w:t>;</w:t>
      </w:r>
      <w:r w:rsidRPr="006E2BA7">
        <w:rPr>
          <w:color w:val="000000" w:themeColor="text1"/>
        </w:rPr>
        <w:t xml:space="preserve"> </w:t>
      </w:r>
    </w:p>
    <w:p w14:paraId="191A2536" w14:textId="44D1B3FA" w:rsidR="00556809" w:rsidRPr="006E2BA7" w:rsidRDefault="00556809" w:rsidP="00556809">
      <w:pPr>
        <w:tabs>
          <w:tab w:val="left" w:pos="180"/>
          <w:tab w:val="left" w:pos="540"/>
        </w:tabs>
        <w:ind w:firstLine="1298"/>
        <w:jc w:val="both"/>
        <w:rPr>
          <w:color w:val="000000" w:themeColor="text1"/>
        </w:rPr>
      </w:pPr>
      <w:r w:rsidRPr="006E2BA7">
        <w:rPr>
          <w:color w:val="000000" w:themeColor="text1"/>
        </w:rPr>
        <w:t xml:space="preserve">4.6. </w:t>
      </w:r>
      <w:r w:rsidR="008C02E9">
        <w:rPr>
          <w:color w:val="000000" w:themeColor="text1"/>
        </w:rPr>
        <w:t>i</w:t>
      </w:r>
      <w:r w:rsidRPr="006E2BA7">
        <w:rPr>
          <w:color w:val="000000" w:themeColor="text1"/>
        </w:rPr>
        <w:t>nformuoti atsakingą asmenį apie projekto lėšomis organizuojamas veiklas ir pateikti detalesnę informaciją (data, laikas, vietą ir pan.). Tai padaryti ne vėliau kaip 3 dienos iki veiklos pradžios.</w:t>
      </w:r>
    </w:p>
    <w:p w14:paraId="1B125A84" w14:textId="3BF2648C" w:rsidR="00556809" w:rsidRPr="006E2BA7" w:rsidRDefault="00556809" w:rsidP="00556809">
      <w:pPr>
        <w:tabs>
          <w:tab w:val="left" w:pos="180"/>
          <w:tab w:val="left" w:pos="540"/>
        </w:tabs>
        <w:ind w:firstLine="1298"/>
        <w:jc w:val="both"/>
        <w:rPr>
          <w:color w:val="000000" w:themeColor="text1"/>
        </w:rPr>
      </w:pPr>
      <w:r w:rsidRPr="006E2BA7">
        <w:rPr>
          <w:color w:val="000000" w:themeColor="text1"/>
        </w:rPr>
        <w:lastRenderedPageBreak/>
        <w:t xml:space="preserve">4.7. </w:t>
      </w:r>
      <w:r w:rsidR="008C02E9">
        <w:rPr>
          <w:color w:val="000000" w:themeColor="text1"/>
        </w:rPr>
        <w:t>e</w:t>
      </w:r>
      <w:r w:rsidRPr="006E2BA7">
        <w:rPr>
          <w:color w:val="000000" w:themeColor="text1"/>
        </w:rPr>
        <w:t>sant galimybei reprezentacinėse priemonėse naudoti Skuodo rajono savivaldybės vizualinio identiteto elementus.</w:t>
      </w:r>
    </w:p>
    <w:p w14:paraId="426E13FD" w14:textId="77777777" w:rsidR="00176273" w:rsidRPr="006E2BA7" w:rsidRDefault="00176273" w:rsidP="00C737BE">
      <w:pPr>
        <w:pStyle w:val="Pagrindiniotekstotrauka"/>
        <w:tabs>
          <w:tab w:val="left" w:pos="567"/>
        </w:tabs>
        <w:spacing w:after="0"/>
        <w:ind w:left="0"/>
        <w:jc w:val="center"/>
        <w:rPr>
          <w:b/>
          <w:bCs/>
          <w:color w:val="000000" w:themeColor="text1"/>
        </w:rPr>
      </w:pPr>
    </w:p>
    <w:p w14:paraId="3A0F5AB4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/>
        <w:jc w:val="center"/>
        <w:rPr>
          <w:b/>
          <w:bCs/>
          <w:color w:val="000000" w:themeColor="text1"/>
        </w:rPr>
      </w:pPr>
      <w:r w:rsidRPr="006E2BA7">
        <w:rPr>
          <w:b/>
          <w:bCs/>
          <w:color w:val="000000" w:themeColor="text1"/>
        </w:rPr>
        <w:t>III. SUTARTIES TERMINAS</w:t>
      </w:r>
    </w:p>
    <w:p w14:paraId="7A177292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/>
        <w:jc w:val="center"/>
        <w:rPr>
          <w:b/>
          <w:bCs/>
          <w:color w:val="000000" w:themeColor="text1"/>
        </w:rPr>
      </w:pPr>
    </w:p>
    <w:p w14:paraId="70933A4E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5. Sutartis įsigalioja nuo pasirašymo dienos ir galioja iki visiško atsiskaitymo už jai skirtų lėšų panaudojimą.</w:t>
      </w:r>
    </w:p>
    <w:p w14:paraId="5B30B87F" w14:textId="54FB4D90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 xml:space="preserve">6. Sutartis gali būti nutraukta prieš terminą </w:t>
      </w:r>
      <w:r w:rsidR="00176273" w:rsidRPr="006E2BA7">
        <w:rPr>
          <w:color w:val="000000" w:themeColor="text1"/>
        </w:rPr>
        <w:t>Š</w:t>
      </w:r>
      <w:r w:rsidRPr="006E2BA7">
        <w:rPr>
          <w:color w:val="000000" w:themeColor="text1"/>
        </w:rPr>
        <w:t>alių susitarimu.</w:t>
      </w:r>
    </w:p>
    <w:p w14:paraId="7722CB35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>7. Administracija gali nutraukti sutartį, jeigu Vykdytojas nevykdo arba netinkamai vykdo sutartinius įsipareigojimus.</w:t>
      </w:r>
    </w:p>
    <w:p w14:paraId="52D17452" w14:textId="5D0829D2" w:rsidR="00927877" w:rsidRPr="006E2BA7" w:rsidRDefault="00927877" w:rsidP="00927877">
      <w:pPr>
        <w:pStyle w:val="Pagrindiniotekstotrauka"/>
        <w:tabs>
          <w:tab w:val="left" w:pos="567"/>
        </w:tabs>
        <w:spacing w:after="0"/>
        <w:ind w:left="0" w:firstLine="1247"/>
        <w:jc w:val="both"/>
        <w:rPr>
          <w:color w:val="000000" w:themeColor="text1"/>
        </w:rPr>
      </w:pPr>
      <w:r w:rsidRPr="006E2BA7">
        <w:rPr>
          <w:color w:val="000000" w:themeColor="text1"/>
        </w:rPr>
        <w:t xml:space="preserve">8. Sutartį nutraukiant vienašališkai, Sutartį nutraukianti </w:t>
      </w:r>
      <w:r w:rsidR="008C02E9">
        <w:rPr>
          <w:color w:val="000000" w:themeColor="text1"/>
        </w:rPr>
        <w:t>Š</w:t>
      </w:r>
      <w:r w:rsidRPr="006E2BA7">
        <w:rPr>
          <w:color w:val="000000" w:themeColor="text1"/>
        </w:rPr>
        <w:t>alis praneša apie Sutarties nutraukimą Šaliai ne vėliau kaip prieš 1 mėnesį.</w:t>
      </w:r>
    </w:p>
    <w:p w14:paraId="0CDA9FC0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  <w:rPr>
          <w:color w:val="000000" w:themeColor="text1"/>
        </w:rPr>
      </w:pPr>
    </w:p>
    <w:p w14:paraId="3A2F4704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/>
        <w:jc w:val="center"/>
        <w:rPr>
          <w:b/>
          <w:bCs/>
          <w:color w:val="000000" w:themeColor="text1"/>
        </w:rPr>
      </w:pPr>
      <w:r w:rsidRPr="006E2BA7">
        <w:rPr>
          <w:b/>
          <w:bCs/>
          <w:color w:val="000000" w:themeColor="text1"/>
        </w:rPr>
        <w:t>IV. ŠALIŲ ATSAKOMYBĖ</w:t>
      </w:r>
    </w:p>
    <w:p w14:paraId="42C43C1F" w14:textId="77777777" w:rsidR="00C737BE" w:rsidRPr="006E2BA7" w:rsidRDefault="00C737BE" w:rsidP="00C737BE">
      <w:pPr>
        <w:pStyle w:val="Pagrindiniotekstotrauka"/>
        <w:tabs>
          <w:tab w:val="left" w:pos="567"/>
          <w:tab w:val="left" w:pos="1992"/>
        </w:tabs>
        <w:spacing w:after="0"/>
        <w:ind w:left="0"/>
        <w:rPr>
          <w:b/>
          <w:bCs/>
          <w:color w:val="000000" w:themeColor="text1"/>
        </w:rPr>
      </w:pPr>
    </w:p>
    <w:p w14:paraId="7D4338AA" w14:textId="1D394AC3" w:rsidR="00C737BE" w:rsidRPr="006E2BA7" w:rsidRDefault="008C02E9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  <w:r>
        <w:t>9</w:t>
      </w:r>
      <w:r w:rsidR="00C737BE" w:rsidRPr="006E2BA7">
        <w:t xml:space="preserve">. Už sutartinių įsipareigojimų vykdymą </w:t>
      </w:r>
      <w:r w:rsidR="00176273" w:rsidRPr="006E2BA7">
        <w:t>Š</w:t>
      </w:r>
      <w:r w:rsidR="00C737BE" w:rsidRPr="006E2BA7">
        <w:t>alys atsako Lietuvos Respublikos įstatymų nustatyta tvarka.</w:t>
      </w:r>
    </w:p>
    <w:p w14:paraId="16E1D5EF" w14:textId="39F5DCC7" w:rsidR="00C737BE" w:rsidRPr="006E2BA7" w:rsidRDefault="008C02E9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  <w:r>
        <w:t>10</w:t>
      </w:r>
      <w:r w:rsidR="00C737BE" w:rsidRPr="006E2BA7">
        <w:t>. Ginčai dėl sutarties vykdymo sprendžiami abipusiu susitarimu, o nesusitarus – teismo tvarka.</w:t>
      </w:r>
    </w:p>
    <w:p w14:paraId="70D8F52F" w14:textId="28239224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  <w:rPr>
          <w:color w:val="000000" w:themeColor="text1"/>
        </w:rPr>
      </w:pPr>
      <w:r w:rsidRPr="006E2BA7">
        <w:t>1</w:t>
      </w:r>
      <w:r w:rsidR="008C02E9">
        <w:t>1</w:t>
      </w:r>
      <w:r w:rsidRPr="006E2BA7">
        <w:t>. Vykdytojas, įstatymų nustatyta tvarka, atsako už tikslingą gautų biudžeto lėšų panaudojimą. Nepanaudotos lėšos ir ne pagal paskirtį panaudotos lėšos grąžinamos į</w:t>
      </w:r>
      <w:r w:rsidR="00176273" w:rsidRPr="006E2BA7">
        <w:t xml:space="preserve"> Administracijos</w:t>
      </w:r>
      <w:r w:rsidRPr="006E2BA7">
        <w:t xml:space="preserve"> </w:t>
      </w:r>
      <w:r w:rsidRPr="006E2BA7">
        <w:rPr>
          <w:color w:val="000000" w:themeColor="text1"/>
        </w:rPr>
        <w:t xml:space="preserve">sąskaitą (Nr. LT454010044700020015), bet ne vėliau kaip iki 20___m. gruodžio 15 d. </w:t>
      </w:r>
    </w:p>
    <w:p w14:paraId="4E42F13A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</w:p>
    <w:p w14:paraId="792D204C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/>
        <w:jc w:val="center"/>
        <w:rPr>
          <w:b/>
          <w:bCs/>
        </w:rPr>
      </w:pPr>
      <w:r w:rsidRPr="006E2BA7">
        <w:rPr>
          <w:b/>
          <w:bCs/>
        </w:rPr>
        <w:t>V. KITOS SĄLYGOS</w:t>
      </w:r>
    </w:p>
    <w:p w14:paraId="533D08D5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59"/>
        <w:jc w:val="both"/>
        <w:rPr>
          <w:b/>
          <w:bCs/>
        </w:rPr>
      </w:pPr>
    </w:p>
    <w:p w14:paraId="6788ABB8" w14:textId="77AA2C5E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  <w:r w:rsidRPr="006E2BA7">
        <w:t>1</w:t>
      </w:r>
      <w:r w:rsidR="008C02E9">
        <w:t>2</w:t>
      </w:r>
      <w:r w:rsidRPr="006E2BA7">
        <w:t>. Šalys neturi teisės perduoti savo įsipareigojimų pagal sutartį tretiesiems asmenims.</w:t>
      </w:r>
    </w:p>
    <w:p w14:paraId="0130919B" w14:textId="56750251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  <w:r w:rsidRPr="006E2BA7">
        <w:t>1</w:t>
      </w:r>
      <w:r w:rsidR="008C02E9">
        <w:t>3</w:t>
      </w:r>
      <w:r w:rsidRPr="006E2BA7">
        <w:t>. Apie sąmatos pakeitimus Administracija raštu informuoja Vykdytoją per 10 dienų.</w:t>
      </w:r>
    </w:p>
    <w:p w14:paraId="3F4EA008" w14:textId="61E6B41E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  <w:r w:rsidRPr="006E2BA7">
        <w:t>1</w:t>
      </w:r>
      <w:r w:rsidR="008C02E9">
        <w:t>4</w:t>
      </w:r>
      <w:r w:rsidRPr="006E2BA7">
        <w:t>. Sutartis sudaryta dviem vienodą juridinę galią turinčiais egzemplioriais – po vieną kiekvienai šaliai.</w:t>
      </w:r>
    </w:p>
    <w:p w14:paraId="465E19A4" w14:textId="77777777" w:rsidR="00C737BE" w:rsidRPr="006E2BA7" w:rsidRDefault="00C737BE" w:rsidP="00C737BE">
      <w:pPr>
        <w:pStyle w:val="Pagrindiniotekstotrauka"/>
        <w:tabs>
          <w:tab w:val="left" w:pos="567"/>
        </w:tabs>
        <w:spacing w:after="0"/>
        <w:ind w:left="0" w:firstLine="1247"/>
        <w:jc w:val="both"/>
      </w:pPr>
    </w:p>
    <w:p w14:paraId="230A7981" w14:textId="77777777" w:rsidR="00C737BE" w:rsidRPr="006E2BA7" w:rsidRDefault="00C737BE" w:rsidP="00C737BE">
      <w:pPr>
        <w:pStyle w:val="Pagrindiniotekstotrauka"/>
        <w:tabs>
          <w:tab w:val="left" w:pos="567"/>
        </w:tabs>
        <w:jc w:val="center"/>
        <w:rPr>
          <w:b/>
          <w:bCs/>
        </w:rPr>
      </w:pPr>
      <w:r w:rsidRPr="006E2BA7">
        <w:rPr>
          <w:b/>
          <w:bCs/>
        </w:rPr>
        <w:t>VI. ŠALIŲ JURIDINIAI ADRESAI IR REKVIZITAI</w:t>
      </w:r>
    </w:p>
    <w:tbl>
      <w:tblPr>
        <w:tblW w:w="9480" w:type="dxa"/>
        <w:tblInd w:w="165" w:type="dxa"/>
        <w:tblLook w:val="01E0" w:firstRow="1" w:lastRow="1" w:firstColumn="1" w:lastColumn="1" w:noHBand="0" w:noVBand="0"/>
      </w:tblPr>
      <w:tblGrid>
        <w:gridCol w:w="4618"/>
        <w:gridCol w:w="374"/>
        <w:gridCol w:w="4488"/>
      </w:tblGrid>
      <w:tr w:rsidR="00C737BE" w:rsidRPr="006E2BA7" w14:paraId="1944C390" w14:textId="77777777" w:rsidTr="00E86CCC">
        <w:tc>
          <w:tcPr>
            <w:tcW w:w="4618" w:type="dxa"/>
            <w:shd w:val="clear" w:color="auto" w:fill="auto"/>
          </w:tcPr>
          <w:p w14:paraId="3D77B8E6" w14:textId="59330915" w:rsidR="00C737BE" w:rsidRPr="006E2BA7" w:rsidRDefault="00CC7EDD" w:rsidP="00E86CCC">
            <w:pPr>
              <w:pStyle w:val="Pagrindinistekstas"/>
              <w:jc w:val="left"/>
              <w:rPr>
                <w:b/>
                <w:color w:val="000000" w:themeColor="text1"/>
                <w:sz w:val="24"/>
              </w:rPr>
            </w:pPr>
            <w:bookmarkStart w:id="0" w:name="_Hlk71269188"/>
            <w:r w:rsidRPr="006E2BA7">
              <w:rPr>
                <w:b/>
                <w:color w:val="000000" w:themeColor="text1"/>
                <w:sz w:val="24"/>
              </w:rPr>
              <w:t xml:space="preserve">   </w:t>
            </w:r>
            <w:r w:rsidR="00C737BE" w:rsidRPr="006E2BA7">
              <w:rPr>
                <w:b/>
                <w:color w:val="000000" w:themeColor="text1"/>
                <w:sz w:val="24"/>
              </w:rPr>
              <w:t xml:space="preserve">Administracija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02"/>
            </w:tblGrid>
            <w:tr w:rsidR="00C737BE" w:rsidRPr="006E2BA7" w14:paraId="6C7DB824" w14:textId="77777777" w:rsidTr="00E86CCC">
              <w:tc>
                <w:tcPr>
                  <w:tcW w:w="4843" w:type="dxa"/>
                  <w:shd w:val="clear" w:color="auto" w:fill="auto"/>
                </w:tcPr>
                <w:p w14:paraId="34FD1790" w14:textId="7B9B2A29" w:rsidR="00C737BE" w:rsidRPr="006E2BA7" w:rsidRDefault="00CC7EDD" w:rsidP="00CC7EDD">
                  <w:pPr>
                    <w:ind w:left="-104" w:firstLine="104"/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  <w:r w:rsidRPr="006E2BA7">
                    <w:rPr>
                      <w:bCs/>
                      <w:iCs/>
                      <w:color w:val="000000" w:themeColor="text1"/>
                      <w:lang w:eastAsia="lt-LT"/>
                    </w:rPr>
                    <w:t xml:space="preserve"> </w:t>
                  </w:r>
                  <w:r w:rsidR="00C737BE" w:rsidRPr="006E2BA7">
                    <w:rPr>
                      <w:bCs/>
                      <w:iCs/>
                      <w:color w:val="000000" w:themeColor="text1"/>
                      <w:lang w:eastAsia="lt-LT"/>
                    </w:rPr>
                    <w:t>Skuodo rajono savivaldybės administracija</w:t>
                  </w:r>
                </w:p>
              </w:tc>
            </w:tr>
            <w:tr w:rsidR="00C737BE" w:rsidRPr="006E2BA7" w14:paraId="70C26263" w14:textId="77777777" w:rsidTr="00E86CCC">
              <w:tc>
                <w:tcPr>
                  <w:tcW w:w="4843" w:type="dxa"/>
                  <w:shd w:val="clear" w:color="auto" w:fill="auto"/>
                </w:tcPr>
                <w:p w14:paraId="2E0E2C33" w14:textId="681B1430" w:rsidR="00C737BE" w:rsidRPr="006E2BA7" w:rsidRDefault="00CC7EDD" w:rsidP="00E86CCC">
                  <w:pPr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  <w:r w:rsidRPr="006E2BA7">
                    <w:rPr>
                      <w:bCs/>
                      <w:iCs/>
                      <w:color w:val="000000" w:themeColor="text1"/>
                      <w:lang w:eastAsia="lt-LT"/>
                    </w:rPr>
                    <w:t xml:space="preserve"> </w:t>
                  </w:r>
                  <w:r w:rsidR="00C737BE" w:rsidRPr="006E2BA7">
                    <w:rPr>
                      <w:bCs/>
                      <w:iCs/>
                      <w:color w:val="000000" w:themeColor="text1"/>
                      <w:lang w:eastAsia="lt-LT"/>
                    </w:rPr>
                    <w:t xml:space="preserve">Kodas </w:t>
                  </w:r>
                  <w:r w:rsidR="00C737BE" w:rsidRPr="006E2BA7">
                    <w:rPr>
                      <w:iCs/>
                      <w:color w:val="000000" w:themeColor="text1"/>
                      <w:lang w:eastAsia="lt-LT"/>
                    </w:rPr>
                    <w:t>188751834</w:t>
                  </w:r>
                </w:p>
              </w:tc>
            </w:tr>
            <w:tr w:rsidR="00C737BE" w:rsidRPr="006E2BA7" w14:paraId="3CFBA9D1" w14:textId="77777777" w:rsidTr="00E86CCC">
              <w:tc>
                <w:tcPr>
                  <w:tcW w:w="4843" w:type="dxa"/>
                  <w:shd w:val="clear" w:color="auto" w:fill="auto"/>
                </w:tcPr>
                <w:p w14:paraId="6C456334" w14:textId="425046E6" w:rsidR="00C737BE" w:rsidRPr="006E2BA7" w:rsidRDefault="00CC7EDD" w:rsidP="00E86CCC">
                  <w:pPr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  <w:r w:rsidRPr="006E2BA7">
                    <w:rPr>
                      <w:iCs/>
                      <w:color w:val="000000" w:themeColor="text1"/>
                      <w:lang w:eastAsia="lt-LT"/>
                    </w:rPr>
                    <w:t xml:space="preserve"> </w:t>
                  </w:r>
                  <w:r w:rsidR="00C737BE" w:rsidRPr="006E2BA7">
                    <w:rPr>
                      <w:iCs/>
                      <w:color w:val="000000" w:themeColor="text1"/>
                      <w:lang w:eastAsia="lt-LT"/>
                    </w:rPr>
                    <w:t>LT-98112 Skuodas, Vilniaus g. 13</w:t>
                  </w:r>
                </w:p>
              </w:tc>
            </w:tr>
            <w:tr w:rsidR="00C737BE" w:rsidRPr="006E2BA7" w14:paraId="4C988503" w14:textId="77777777" w:rsidTr="00E86CCC">
              <w:tc>
                <w:tcPr>
                  <w:tcW w:w="4843" w:type="dxa"/>
                  <w:shd w:val="clear" w:color="auto" w:fill="auto"/>
                </w:tcPr>
                <w:p w14:paraId="13542959" w14:textId="21D0F143" w:rsidR="00C737BE" w:rsidRPr="006E2BA7" w:rsidRDefault="00CC7EDD" w:rsidP="00E86CCC">
                  <w:pPr>
                    <w:jc w:val="both"/>
                    <w:rPr>
                      <w:iCs/>
                      <w:color w:val="000000" w:themeColor="text1"/>
                      <w:lang w:eastAsia="lt-LT"/>
                    </w:rPr>
                  </w:pPr>
                  <w:r w:rsidRPr="006E2BA7">
                    <w:rPr>
                      <w:iCs/>
                      <w:color w:val="000000" w:themeColor="text1"/>
                      <w:lang w:eastAsia="lt-LT"/>
                    </w:rPr>
                    <w:t xml:space="preserve"> </w:t>
                  </w:r>
                  <w:r w:rsidR="00C737BE" w:rsidRPr="006E2BA7">
                    <w:rPr>
                      <w:iCs/>
                      <w:color w:val="000000" w:themeColor="text1"/>
                      <w:lang w:eastAsia="lt-LT"/>
                    </w:rPr>
                    <w:t xml:space="preserve">Tel. </w:t>
                  </w:r>
                  <w:r w:rsidRPr="006E2BA7">
                    <w:rPr>
                      <w:iCs/>
                      <w:color w:val="000000" w:themeColor="text1"/>
                      <w:lang w:eastAsia="lt-LT"/>
                    </w:rPr>
                    <w:t>+370</w:t>
                  </w:r>
                  <w:r w:rsidR="00C737BE" w:rsidRPr="006E2BA7">
                    <w:rPr>
                      <w:iCs/>
                      <w:color w:val="000000" w:themeColor="text1"/>
                      <w:lang w:eastAsia="lt-LT"/>
                    </w:rPr>
                    <w:t xml:space="preserve"> 440 73</w:t>
                  </w:r>
                  <w:r w:rsidR="000F12DB" w:rsidRPr="006E2BA7">
                    <w:rPr>
                      <w:iCs/>
                      <w:color w:val="000000" w:themeColor="text1"/>
                      <w:lang w:eastAsia="lt-LT"/>
                    </w:rPr>
                    <w:t> </w:t>
                  </w:r>
                  <w:r w:rsidR="00C737BE" w:rsidRPr="006E2BA7">
                    <w:rPr>
                      <w:iCs/>
                      <w:color w:val="000000" w:themeColor="text1"/>
                      <w:lang w:eastAsia="lt-LT"/>
                    </w:rPr>
                    <w:t>932</w:t>
                  </w:r>
                </w:p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4186"/>
                  </w:tblGrid>
                  <w:tr w:rsidR="000F12DB" w:rsidRPr="006E2BA7" w14:paraId="2232DCD4" w14:textId="77777777" w:rsidTr="009A2B36">
                    <w:tc>
                      <w:tcPr>
                        <w:tcW w:w="4843" w:type="dxa"/>
                        <w:shd w:val="clear" w:color="auto" w:fill="auto"/>
                      </w:tcPr>
                      <w:p w14:paraId="15A62700" w14:textId="77777777" w:rsidR="000F12DB" w:rsidRPr="006E2BA7" w:rsidRDefault="000F12DB" w:rsidP="00CC7EDD">
                        <w:pPr>
                          <w:tabs>
                            <w:tab w:val="left" w:pos="208"/>
                          </w:tabs>
                          <w:jc w:val="both"/>
                          <w:rPr>
                            <w:bCs/>
                            <w:iCs/>
                            <w:color w:val="000000" w:themeColor="text1"/>
                            <w:lang w:eastAsia="lt-LT"/>
                          </w:rPr>
                        </w:pPr>
                        <w:r w:rsidRPr="006E2BA7">
                          <w:rPr>
                            <w:iCs/>
                            <w:color w:val="000000" w:themeColor="text1"/>
                            <w:lang w:eastAsia="lt-LT"/>
                          </w:rPr>
                          <w:t>El. p. savivaldybe@skuodas.lt</w:t>
                        </w:r>
                      </w:p>
                    </w:tc>
                  </w:tr>
                  <w:tr w:rsidR="000F12DB" w:rsidRPr="006E2BA7" w14:paraId="22FE3312" w14:textId="77777777" w:rsidTr="009A2B36">
                    <w:tc>
                      <w:tcPr>
                        <w:tcW w:w="4843" w:type="dxa"/>
                        <w:shd w:val="clear" w:color="auto" w:fill="auto"/>
                      </w:tcPr>
                      <w:p w14:paraId="144E82D7" w14:textId="49B8814A" w:rsidR="000F12DB" w:rsidRPr="006E2BA7" w:rsidRDefault="00CC7EDD" w:rsidP="009D5A6A">
                        <w:pPr>
                          <w:tabs>
                            <w:tab w:val="left" w:pos="-2694"/>
                          </w:tabs>
                          <w:ind w:right="3" w:hanging="75"/>
                          <w:jc w:val="both"/>
                          <w:rPr>
                            <w:color w:val="000000" w:themeColor="text1"/>
                            <w:lang w:eastAsia="lt-LT"/>
                          </w:rPr>
                        </w:pPr>
                        <w:r w:rsidRPr="006E2BA7">
                          <w:rPr>
                            <w:color w:val="000000" w:themeColor="text1"/>
                            <w:lang w:eastAsia="lt-LT"/>
                          </w:rPr>
                          <w:t xml:space="preserve"> </w:t>
                        </w:r>
                        <w:r w:rsidR="000F12DB" w:rsidRPr="006E2BA7">
                          <w:rPr>
                            <w:color w:val="000000" w:themeColor="text1"/>
                            <w:lang w:eastAsia="lt-LT"/>
                          </w:rPr>
                          <w:t>A. s. Nr. LT454010044700020015</w:t>
                        </w:r>
                      </w:p>
                    </w:tc>
                  </w:tr>
                  <w:tr w:rsidR="000F12DB" w:rsidRPr="006E2BA7" w14:paraId="6DCC842E" w14:textId="77777777" w:rsidTr="009A2B36">
                    <w:tc>
                      <w:tcPr>
                        <w:tcW w:w="4843" w:type="dxa"/>
                        <w:shd w:val="clear" w:color="auto" w:fill="auto"/>
                      </w:tcPr>
                      <w:p w14:paraId="0CF9FF87" w14:textId="77777777" w:rsidR="000F12DB" w:rsidRPr="006E2BA7" w:rsidRDefault="000F12DB" w:rsidP="009D5A6A">
                        <w:pPr>
                          <w:ind w:left="-75" w:firstLine="75"/>
                          <w:jc w:val="both"/>
                          <w:rPr>
                            <w:bCs/>
                            <w:iCs/>
                            <w:color w:val="000000" w:themeColor="text1"/>
                            <w:lang w:eastAsia="lt-LT"/>
                          </w:rPr>
                        </w:pPr>
                        <w:r w:rsidRPr="006E2BA7">
                          <w:rPr>
                            <w:iCs/>
                            <w:color w:val="000000" w:themeColor="text1"/>
                            <w:lang w:eastAsia="lt-LT"/>
                          </w:rPr>
                          <w:t>AB Luminor Bank</w:t>
                        </w:r>
                      </w:p>
                    </w:tc>
                  </w:tr>
                  <w:tr w:rsidR="000F12DB" w:rsidRPr="006E2BA7" w14:paraId="11275EC4" w14:textId="77777777" w:rsidTr="009A2B36">
                    <w:tc>
                      <w:tcPr>
                        <w:tcW w:w="4843" w:type="dxa"/>
                        <w:shd w:val="clear" w:color="auto" w:fill="auto"/>
                      </w:tcPr>
                      <w:p w14:paraId="59F7C402" w14:textId="77777777" w:rsidR="000F12DB" w:rsidRPr="006E2BA7" w:rsidRDefault="000F12DB" w:rsidP="000F12DB">
                        <w:pPr>
                          <w:jc w:val="both"/>
                          <w:rPr>
                            <w:bCs/>
                            <w:iCs/>
                            <w:color w:val="000000" w:themeColor="text1"/>
                            <w:lang w:eastAsia="lt-LT"/>
                          </w:rPr>
                        </w:pPr>
                        <w:r w:rsidRPr="006E2BA7">
                          <w:rPr>
                            <w:bCs/>
                            <w:iCs/>
                            <w:color w:val="000000" w:themeColor="text1"/>
                            <w:lang w:eastAsia="lt-LT"/>
                          </w:rPr>
                          <w:t>Banko kodas 40100</w:t>
                        </w:r>
                      </w:p>
                    </w:tc>
                  </w:tr>
                </w:tbl>
                <w:p w14:paraId="1DAE8E5F" w14:textId="77777777" w:rsidR="000F12DB" w:rsidRPr="006E2BA7" w:rsidRDefault="000F12DB" w:rsidP="00E86CCC">
                  <w:pPr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</w:p>
              </w:tc>
            </w:tr>
            <w:tr w:rsidR="00C737BE" w:rsidRPr="006E2BA7" w14:paraId="63B128F0" w14:textId="77777777" w:rsidTr="00E86CCC">
              <w:tc>
                <w:tcPr>
                  <w:tcW w:w="4843" w:type="dxa"/>
                  <w:shd w:val="clear" w:color="auto" w:fill="auto"/>
                </w:tcPr>
                <w:p w14:paraId="1233AE44" w14:textId="796AFC00" w:rsidR="00C737BE" w:rsidRPr="006E2BA7" w:rsidRDefault="00C737BE" w:rsidP="00E86CCC">
                  <w:pPr>
                    <w:tabs>
                      <w:tab w:val="left" w:pos="-2694"/>
                    </w:tabs>
                    <w:ind w:right="3"/>
                    <w:jc w:val="both"/>
                    <w:rPr>
                      <w:color w:val="000000" w:themeColor="text1"/>
                      <w:lang w:eastAsia="lt-LT"/>
                    </w:rPr>
                  </w:pPr>
                </w:p>
              </w:tc>
            </w:tr>
            <w:tr w:rsidR="00C737BE" w:rsidRPr="006E2BA7" w14:paraId="26B78D74" w14:textId="77777777" w:rsidTr="009D5A6A">
              <w:trPr>
                <w:trHeight w:val="228"/>
              </w:trPr>
              <w:tc>
                <w:tcPr>
                  <w:tcW w:w="4843" w:type="dxa"/>
                  <w:shd w:val="clear" w:color="auto" w:fill="auto"/>
                </w:tcPr>
                <w:p w14:paraId="1E7C6EE8" w14:textId="18528E4E" w:rsidR="00C737BE" w:rsidRPr="006E2BA7" w:rsidRDefault="00C737BE" w:rsidP="00E86CCC">
                  <w:pPr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</w:p>
              </w:tc>
            </w:tr>
            <w:tr w:rsidR="00C737BE" w:rsidRPr="006E2BA7" w14:paraId="0BF8EBF3" w14:textId="77777777" w:rsidTr="00E86CCC">
              <w:tc>
                <w:tcPr>
                  <w:tcW w:w="4843" w:type="dxa"/>
                  <w:shd w:val="clear" w:color="auto" w:fill="auto"/>
                </w:tcPr>
                <w:p w14:paraId="6ABA6671" w14:textId="3229F504" w:rsidR="00C737BE" w:rsidRPr="006E2BA7" w:rsidRDefault="00C737BE" w:rsidP="00E86CCC">
                  <w:pPr>
                    <w:tabs>
                      <w:tab w:val="left" w:pos="-2694"/>
                    </w:tabs>
                    <w:ind w:right="3"/>
                    <w:jc w:val="both"/>
                    <w:rPr>
                      <w:color w:val="000000" w:themeColor="text1"/>
                      <w:lang w:eastAsia="lt-LT"/>
                    </w:rPr>
                  </w:pPr>
                </w:p>
              </w:tc>
            </w:tr>
            <w:tr w:rsidR="00C737BE" w:rsidRPr="006E2BA7" w14:paraId="4641D52A" w14:textId="77777777" w:rsidTr="00E86CCC">
              <w:tc>
                <w:tcPr>
                  <w:tcW w:w="4843" w:type="dxa"/>
                  <w:shd w:val="clear" w:color="auto" w:fill="auto"/>
                </w:tcPr>
                <w:p w14:paraId="13FC2A3E" w14:textId="77777777" w:rsidR="000F12DB" w:rsidRPr="006E2BA7" w:rsidRDefault="000F12DB" w:rsidP="000F12DB">
                  <w:pPr>
                    <w:pStyle w:val="Pagrindiniotekstotrauka"/>
                    <w:spacing w:after="0"/>
                    <w:ind w:left="0"/>
                    <w:rPr>
                      <w:color w:val="000000" w:themeColor="text1"/>
                    </w:rPr>
                  </w:pPr>
                  <w:r w:rsidRPr="006E2BA7">
                    <w:rPr>
                      <w:color w:val="000000" w:themeColor="text1"/>
                    </w:rPr>
                    <w:t>Administracijos direktorius</w:t>
                  </w:r>
                </w:p>
                <w:p w14:paraId="4BED579A" w14:textId="77777777" w:rsidR="000F12DB" w:rsidRPr="006E2BA7" w:rsidRDefault="000F12DB" w:rsidP="000F12DB">
                  <w:pPr>
                    <w:pStyle w:val="Pagrindiniotekstotrauka"/>
                    <w:spacing w:after="0"/>
                    <w:ind w:left="0"/>
                    <w:rPr>
                      <w:color w:val="000000" w:themeColor="text1"/>
                    </w:rPr>
                  </w:pPr>
                  <w:r w:rsidRPr="006E2BA7">
                    <w:rPr>
                      <w:color w:val="000000" w:themeColor="text1"/>
                    </w:rPr>
                    <w:t>_________________</w:t>
                  </w:r>
                </w:p>
                <w:p w14:paraId="6B4688EF" w14:textId="77777777" w:rsidR="000F12DB" w:rsidRPr="006E2BA7" w:rsidRDefault="000F12DB" w:rsidP="000F12DB">
                  <w:pPr>
                    <w:pStyle w:val="Pagrindiniotekstotrauka"/>
                    <w:spacing w:after="0"/>
                    <w:ind w:left="0"/>
                    <w:rPr>
                      <w:color w:val="000000" w:themeColor="text1"/>
                      <w:vertAlign w:val="superscript"/>
                    </w:rPr>
                  </w:pPr>
                  <w:r w:rsidRPr="006E2BA7">
                    <w:rPr>
                      <w:color w:val="000000" w:themeColor="text1"/>
                      <w:vertAlign w:val="superscript"/>
                    </w:rPr>
                    <w:t xml:space="preserve">                     (parašas)</w:t>
                  </w:r>
                </w:p>
                <w:p w14:paraId="0C001870" w14:textId="77777777" w:rsidR="000F12DB" w:rsidRPr="006E2BA7" w:rsidRDefault="000F12DB" w:rsidP="000F12DB">
                  <w:pPr>
                    <w:pStyle w:val="Pagrindiniotekstotrauka"/>
                    <w:spacing w:after="0"/>
                    <w:ind w:left="0"/>
                    <w:rPr>
                      <w:color w:val="000000" w:themeColor="text1"/>
                      <w:u w:val="single"/>
                    </w:rPr>
                  </w:pPr>
                  <w:r w:rsidRPr="006E2BA7">
                    <w:rPr>
                      <w:color w:val="000000" w:themeColor="text1"/>
                      <w:u w:val="single"/>
                    </w:rPr>
                    <w:t>_________________</w:t>
                  </w:r>
                </w:p>
                <w:p w14:paraId="67807628" w14:textId="5E03C136" w:rsidR="00C737BE" w:rsidRPr="006E2BA7" w:rsidRDefault="000F12DB" w:rsidP="000F12DB">
                  <w:pPr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  <w:r w:rsidRPr="006E2BA7">
                    <w:rPr>
                      <w:color w:val="000000" w:themeColor="text1"/>
                      <w:vertAlign w:val="superscript"/>
                    </w:rPr>
                    <w:t xml:space="preserve">              (vardas ir pavardė)</w:t>
                  </w:r>
                  <w:r w:rsidR="002217D5">
                    <w:rPr>
                      <w:color w:val="000000" w:themeColor="text1"/>
                      <w:vertAlign w:val="superscript"/>
                    </w:rPr>
                    <w:t xml:space="preserve">        </w:t>
                  </w:r>
                  <w:r w:rsidR="002217D5" w:rsidRPr="008E3554">
                    <w:rPr>
                      <w:color w:val="000000" w:themeColor="text1"/>
                      <w:sz w:val="28"/>
                      <w:szCs w:val="28"/>
                      <w:vertAlign w:val="superscript"/>
                    </w:rPr>
                    <w:t>A.V.</w:t>
                  </w:r>
                  <w:r w:rsidRPr="006E2BA7">
                    <w:rPr>
                      <w:color w:val="000000" w:themeColor="text1"/>
                      <w:vertAlign w:val="superscript"/>
                    </w:rPr>
                    <w:tab/>
                  </w:r>
                </w:p>
              </w:tc>
            </w:tr>
            <w:tr w:rsidR="00C737BE" w:rsidRPr="006E2BA7" w14:paraId="79FDE186" w14:textId="77777777" w:rsidTr="00E86CCC">
              <w:tc>
                <w:tcPr>
                  <w:tcW w:w="4843" w:type="dxa"/>
                  <w:shd w:val="clear" w:color="auto" w:fill="auto"/>
                </w:tcPr>
                <w:p w14:paraId="669B9707" w14:textId="71E619E4" w:rsidR="00C737BE" w:rsidRPr="006E2BA7" w:rsidRDefault="00C737BE" w:rsidP="00E86CCC">
                  <w:pPr>
                    <w:jc w:val="both"/>
                    <w:rPr>
                      <w:bCs/>
                      <w:iCs/>
                      <w:color w:val="000000" w:themeColor="text1"/>
                      <w:lang w:eastAsia="lt-LT"/>
                    </w:rPr>
                  </w:pPr>
                </w:p>
              </w:tc>
            </w:tr>
          </w:tbl>
          <w:p w14:paraId="5CB5F611" w14:textId="1642F6D4" w:rsidR="000F12DB" w:rsidRPr="006E2BA7" w:rsidRDefault="000F12DB" w:rsidP="000F12DB">
            <w:pPr>
              <w:pStyle w:val="Pagrindiniotekstotrauka"/>
              <w:spacing w:after="0"/>
              <w:ind w:left="0"/>
              <w:rPr>
                <w:color w:val="000000" w:themeColor="text1"/>
                <w:u w:val="single"/>
              </w:rPr>
            </w:pPr>
            <w:r w:rsidRPr="006E2BA7">
              <w:rPr>
                <w:color w:val="000000" w:themeColor="text1"/>
              </w:rPr>
              <w:t xml:space="preserve">  </w:t>
            </w:r>
          </w:p>
          <w:p w14:paraId="13F85DA9" w14:textId="62C8AD93" w:rsidR="00C737BE" w:rsidRPr="006E2BA7" w:rsidRDefault="00C737BE" w:rsidP="009D5A6A">
            <w:pPr>
              <w:pStyle w:val="Pagrindiniotekstotrauka"/>
              <w:spacing w:after="0"/>
              <w:ind w:left="0"/>
              <w:rPr>
                <w:b/>
                <w:color w:val="000000" w:themeColor="text1"/>
              </w:rPr>
            </w:pPr>
            <w:r w:rsidRPr="006E2BA7">
              <w:rPr>
                <w:color w:val="000000" w:themeColor="text1"/>
                <w:vertAlign w:val="superscript"/>
              </w:rPr>
              <w:t xml:space="preserve">     </w:t>
            </w:r>
          </w:p>
        </w:tc>
        <w:tc>
          <w:tcPr>
            <w:tcW w:w="374" w:type="dxa"/>
            <w:shd w:val="clear" w:color="auto" w:fill="auto"/>
          </w:tcPr>
          <w:p w14:paraId="3A2DE97F" w14:textId="7777777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  <w:u w:val="single"/>
              </w:rPr>
            </w:pPr>
          </w:p>
          <w:p w14:paraId="0E638375" w14:textId="7777777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  <w:u w:val="single"/>
              </w:rPr>
            </w:pPr>
          </w:p>
          <w:p w14:paraId="1AB6DC93" w14:textId="7777777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  <w:u w:val="single"/>
              </w:rPr>
            </w:pPr>
          </w:p>
        </w:tc>
        <w:tc>
          <w:tcPr>
            <w:tcW w:w="4488" w:type="dxa"/>
            <w:shd w:val="clear" w:color="auto" w:fill="auto"/>
          </w:tcPr>
          <w:p w14:paraId="7438A84D" w14:textId="7777777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b/>
                <w:color w:val="000000" w:themeColor="text1"/>
              </w:rPr>
              <w:t>Vykdytojas</w:t>
            </w:r>
          </w:p>
          <w:p w14:paraId="3C9D74F4" w14:textId="7777777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Pavadinimas</w:t>
            </w:r>
          </w:p>
          <w:p w14:paraId="7F9C8C87" w14:textId="7777777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Įstaigos kodas</w:t>
            </w:r>
          </w:p>
          <w:p w14:paraId="33C819B8" w14:textId="7777777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Adresas</w:t>
            </w:r>
          </w:p>
          <w:p w14:paraId="1E8F794B" w14:textId="47B7BC5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Telefonas</w:t>
            </w:r>
          </w:p>
          <w:p w14:paraId="012CF6BC" w14:textId="6EC12A92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 xml:space="preserve">El. </w:t>
            </w:r>
            <w:r w:rsidR="00927877" w:rsidRPr="006E2BA7">
              <w:rPr>
                <w:color w:val="000000" w:themeColor="text1"/>
              </w:rPr>
              <w:t>p. adresas</w:t>
            </w:r>
          </w:p>
          <w:p w14:paraId="35023E86" w14:textId="7777777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Atsiskaitomoji sąskaita</w:t>
            </w:r>
          </w:p>
          <w:p w14:paraId="32256550" w14:textId="77777777" w:rsidR="00C737BE" w:rsidRPr="006E2BA7" w:rsidRDefault="00C737BE" w:rsidP="00E86CCC">
            <w:pPr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Banko pavadinimas</w:t>
            </w:r>
          </w:p>
          <w:p w14:paraId="5FAC69BE" w14:textId="7777777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Banko kodas</w:t>
            </w:r>
          </w:p>
          <w:p w14:paraId="74617EA4" w14:textId="7777777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  <w:u w:val="single"/>
              </w:rPr>
            </w:pPr>
          </w:p>
          <w:p w14:paraId="669FD1B6" w14:textId="7777777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</w:rPr>
            </w:pPr>
          </w:p>
          <w:p w14:paraId="1C3D2011" w14:textId="62166A17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Vykdytojas</w:t>
            </w:r>
          </w:p>
          <w:p w14:paraId="7003E3B2" w14:textId="06DCDFDF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</w:rPr>
            </w:pPr>
            <w:r w:rsidRPr="006E2BA7">
              <w:rPr>
                <w:color w:val="000000" w:themeColor="text1"/>
              </w:rPr>
              <w:t>____________________________</w:t>
            </w:r>
            <w:r w:rsidRPr="006E2BA7">
              <w:rPr>
                <w:color w:val="000000" w:themeColor="text1"/>
              </w:rPr>
              <w:tab/>
            </w:r>
          </w:p>
          <w:p w14:paraId="4B0DAF63" w14:textId="77777777" w:rsidR="00176273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  <w:vertAlign w:val="superscript"/>
              </w:rPr>
            </w:pPr>
            <w:r w:rsidRPr="006E2BA7">
              <w:rPr>
                <w:color w:val="000000" w:themeColor="text1"/>
                <w:vertAlign w:val="superscript"/>
              </w:rPr>
              <w:t>(pareigų  pavadinimas)</w:t>
            </w:r>
          </w:p>
          <w:p w14:paraId="6043145B" w14:textId="54C956A4" w:rsidR="00C737BE" w:rsidRPr="006E2BA7" w:rsidRDefault="00C737BE" w:rsidP="00E86CCC">
            <w:pPr>
              <w:pStyle w:val="Pagrindiniotekstotrauka"/>
              <w:spacing w:after="0"/>
              <w:ind w:left="0"/>
              <w:rPr>
                <w:color w:val="000000" w:themeColor="text1"/>
                <w:sz w:val="10"/>
                <w:szCs w:val="10"/>
                <w:vertAlign w:val="superscript"/>
              </w:rPr>
            </w:pPr>
            <w:r w:rsidRPr="006E2BA7">
              <w:rPr>
                <w:color w:val="000000" w:themeColor="text1"/>
                <w:sz w:val="10"/>
                <w:szCs w:val="10"/>
                <w:vertAlign w:val="superscript"/>
              </w:rPr>
              <w:tab/>
              <w:t xml:space="preserve">                                              </w:t>
            </w:r>
          </w:p>
          <w:p w14:paraId="60D7E06B" w14:textId="77777777" w:rsidR="00176273" w:rsidRPr="006E2BA7" w:rsidRDefault="00C737BE" w:rsidP="00176273">
            <w:pPr>
              <w:pStyle w:val="Pagrindiniotekstotrauka"/>
              <w:spacing w:after="0"/>
              <w:ind w:left="0"/>
              <w:rPr>
                <w:color w:val="000000" w:themeColor="text1"/>
                <w:vertAlign w:val="superscript"/>
              </w:rPr>
            </w:pPr>
            <w:r w:rsidRPr="006E2BA7">
              <w:rPr>
                <w:color w:val="000000" w:themeColor="text1"/>
                <w:u w:val="single"/>
              </w:rPr>
              <w:t>_________________</w:t>
            </w:r>
            <w:r w:rsidRPr="006E2BA7">
              <w:rPr>
                <w:color w:val="000000" w:themeColor="text1"/>
                <w:vertAlign w:val="superscript"/>
              </w:rPr>
              <w:t xml:space="preserve">              </w:t>
            </w:r>
          </w:p>
          <w:p w14:paraId="78C784F6" w14:textId="567EFDB5" w:rsidR="00C737BE" w:rsidRPr="006E2BA7" w:rsidRDefault="00C737BE" w:rsidP="00176273">
            <w:pPr>
              <w:pStyle w:val="Pagrindiniotekstotrauka"/>
              <w:spacing w:after="0"/>
              <w:ind w:left="0"/>
              <w:rPr>
                <w:color w:val="000000" w:themeColor="text1"/>
                <w:u w:val="single"/>
              </w:rPr>
            </w:pPr>
            <w:r w:rsidRPr="006E2BA7">
              <w:rPr>
                <w:color w:val="000000" w:themeColor="text1"/>
                <w:vertAlign w:val="superscript"/>
              </w:rPr>
              <w:t>(vardas ir pavardė)</w:t>
            </w:r>
            <w:r w:rsidRPr="006E2BA7">
              <w:rPr>
                <w:color w:val="000000" w:themeColor="text1"/>
                <w:vertAlign w:val="superscript"/>
              </w:rPr>
              <w:tab/>
              <w:t xml:space="preserve">                   </w:t>
            </w:r>
            <w:r w:rsidRPr="006E2BA7">
              <w:rPr>
                <w:color w:val="000000" w:themeColor="text1"/>
              </w:rPr>
              <w:t xml:space="preserve">A. V.            </w:t>
            </w:r>
          </w:p>
        </w:tc>
      </w:tr>
      <w:bookmarkEnd w:id="0"/>
    </w:tbl>
    <w:p w14:paraId="60B76FFE" w14:textId="77777777" w:rsidR="00F246B1" w:rsidRPr="006E2BA7" w:rsidRDefault="00F246B1" w:rsidP="002B42A2"/>
    <w:sectPr w:rsidR="00F246B1" w:rsidRPr="006E2BA7" w:rsidSect="00022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D47BE" w14:textId="77777777" w:rsidR="00506A77" w:rsidRDefault="00506A77" w:rsidP="00176273">
      <w:r>
        <w:separator/>
      </w:r>
    </w:p>
  </w:endnote>
  <w:endnote w:type="continuationSeparator" w:id="0">
    <w:p w14:paraId="59842E3D" w14:textId="77777777" w:rsidR="00506A77" w:rsidRDefault="00506A77" w:rsidP="0017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2ED89" w14:textId="77777777" w:rsidR="00942153" w:rsidRDefault="0094215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4627" w14:textId="77777777" w:rsidR="00942153" w:rsidRDefault="0094215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C1DD0" w14:textId="77777777" w:rsidR="00942153" w:rsidRDefault="0094215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22D9C" w14:textId="77777777" w:rsidR="00506A77" w:rsidRDefault="00506A77" w:rsidP="00176273">
      <w:r>
        <w:separator/>
      </w:r>
    </w:p>
  </w:footnote>
  <w:footnote w:type="continuationSeparator" w:id="0">
    <w:p w14:paraId="109FF73C" w14:textId="77777777" w:rsidR="00506A77" w:rsidRDefault="00506A77" w:rsidP="00176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6B895" w14:textId="77777777" w:rsidR="00942153" w:rsidRDefault="0094215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1" w:author="Vasiliauskienė, Loreta" w:date="2025-02-17T14:24:00Z"/>
  <w:sdt>
    <w:sdtPr>
      <w:id w:val="2049872569"/>
      <w:docPartObj>
        <w:docPartGallery w:val="Page Numbers (Top of Page)"/>
        <w:docPartUnique/>
      </w:docPartObj>
    </w:sdtPr>
    <w:sdtEndPr/>
    <w:sdtContent>
      <w:customXmlInsRangeEnd w:id="1"/>
      <w:p w14:paraId="1BB6E6A5" w14:textId="6ABF045E" w:rsidR="00F17AEA" w:rsidRDefault="00F17AEA">
        <w:pPr>
          <w:pStyle w:val="Antrats"/>
          <w:jc w:val="center"/>
          <w:rPr>
            <w:ins w:id="2" w:author="Vasiliauskienė, Loreta" w:date="2025-02-17T14:24:00Z" w16du:dateUtc="2025-02-17T12:24:00Z"/>
          </w:rPr>
        </w:pPr>
        <w:ins w:id="3" w:author="Vasiliauskienė, Loreta" w:date="2025-02-17T14:24:00Z" w16du:dateUtc="2025-02-17T12:24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4" w:author="Vasiliauskienė, Loreta" w:date="2025-02-17T14:24:00Z"/>
    </w:sdtContent>
  </w:sdt>
  <w:customXmlInsRangeEnd w:id="4"/>
  <w:p w14:paraId="61166600" w14:textId="77777777" w:rsidR="00942153" w:rsidRDefault="0094215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84F00" w14:textId="77777777" w:rsidR="00176273" w:rsidRDefault="00176273">
    <w:pPr>
      <w:pStyle w:val="Antrats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siliauskienė, Loreta">
    <w15:presenceInfo w15:providerId="AD" w15:userId="S-1-5-21-4099008889-4223664866-690480847-11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BA"/>
    <w:rsid w:val="00022E99"/>
    <w:rsid w:val="000B5A4D"/>
    <w:rsid w:val="000F12DB"/>
    <w:rsid w:val="00117A6F"/>
    <w:rsid w:val="00176273"/>
    <w:rsid w:val="002217D5"/>
    <w:rsid w:val="002960C5"/>
    <w:rsid w:val="002B42A2"/>
    <w:rsid w:val="003D5140"/>
    <w:rsid w:val="004C2436"/>
    <w:rsid w:val="004C371A"/>
    <w:rsid w:val="004F3DBA"/>
    <w:rsid w:val="00506A77"/>
    <w:rsid w:val="00556809"/>
    <w:rsid w:val="00657ABF"/>
    <w:rsid w:val="00674BAF"/>
    <w:rsid w:val="006B3A2C"/>
    <w:rsid w:val="006E2BA7"/>
    <w:rsid w:val="006F3FA3"/>
    <w:rsid w:val="00723484"/>
    <w:rsid w:val="00767CD3"/>
    <w:rsid w:val="007E6F57"/>
    <w:rsid w:val="0081571C"/>
    <w:rsid w:val="00893FE7"/>
    <w:rsid w:val="008C02E9"/>
    <w:rsid w:val="008E3554"/>
    <w:rsid w:val="00927877"/>
    <w:rsid w:val="00942153"/>
    <w:rsid w:val="00961906"/>
    <w:rsid w:val="009D3175"/>
    <w:rsid w:val="009D5A6A"/>
    <w:rsid w:val="009E14DA"/>
    <w:rsid w:val="00A4562E"/>
    <w:rsid w:val="00AB5517"/>
    <w:rsid w:val="00B4697D"/>
    <w:rsid w:val="00B5167F"/>
    <w:rsid w:val="00B91C6E"/>
    <w:rsid w:val="00B95DCC"/>
    <w:rsid w:val="00BD025A"/>
    <w:rsid w:val="00BE26C7"/>
    <w:rsid w:val="00C4759B"/>
    <w:rsid w:val="00C737BE"/>
    <w:rsid w:val="00CC7EDD"/>
    <w:rsid w:val="00CD266B"/>
    <w:rsid w:val="00D46372"/>
    <w:rsid w:val="00D6623B"/>
    <w:rsid w:val="00DA634F"/>
    <w:rsid w:val="00DD754D"/>
    <w:rsid w:val="00E21AB1"/>
    <w:rsid w:val="00E66D34"/>
    <w:rsid w:val="00E864D5"/>
    <w:rsid w:val="00EB0E87"/>
    <w:rsid w:val="00EB7688"/>
    <w:rsid w:val="00EC0B03"/>
    <w:rsid w:val="00F17AEA"/>
    <w:rsid w:val="00F246B1"/>
    <w:rsid w:val="00FC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A2834"/>
  <w15:chartTrackingRefBased/>
  <w15:docId w15:val="{EB8AE1D1-FF5B-43B6-B43B-5392927F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737BE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C737BE"/>
    <w:pPr>
      <w:keepNext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737BE"/>
    <w:rPr>
      <w:rFonts w:ascii="Times New Roman" w:eastAsia="Batang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C737BE"/>
    <w:pPr>
      <w:jc w:val="both"/>
    </w:pPr>
    <w:rPr>
      <w:sz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737BE"/>
    <w:rPr>
      <w:rFonts w:ascii="Times New Roman" w:eastAsia="Batang" w:hAnsi="Times New Roman" w:cs="Times New Roman"/>
      <w:szCs w:val="24"/>
    </w:rPr>
  </w:style>
  <w:style w:type="paragraph" w:customStyle="1" w:styleId="Patvirtinta">
    <w:name w:val="Patvirtinta"/>
    <w:rsid w:val="00C737B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Batang" w:hAnsi="TimesLT" w:cs="Times New Roman"/>
      <w:sz w:val="20"/>
      <w:szCs w:val="20"/>
      <w:lang w:val="en-US"/>
    </w:rPr>
  </w:style>
  <w:style w:type="paragraph" w:styleId="Pagrindiniotekstotrauka">
    <w:name w:val="Body Text Indent"/>
    <w:basedOn w:val="prastasis"/>
    <w:link w:val="PagrindiniotekstotraukaDiagrama"/>
    <w:rsid w:val="00C737BE"/>
    <w:pPr>
      <w:spacing w:after="120"/>
      <w:ind w:left="283"/>
    </w:pPr>
    <w:rPr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C737BE"/>
    <w:rPr>
      <w:rFonts w:ascii="Times New Roman" w:eastAsia="Batang" w:hAnsi="Times New Roman" w:cs="Times New Roman"/>
      <w:sz w:val="24"/>
      <w:szCs w:val="24"/>
      <w:lang w:eastAsia="lt-LT"/>
    </w:rPr>
  </w:style>
  <w:style w:type="paragraph" w:styleId="Pagrindinistekstas2">
    <w:name w:val="Body Text 2"/>
    <w:basedOn w:val="prastasis"/>
    <w:link w:val="Pagrindinistekstas2Diagrama"/>
    <w:rsid w:val="00C737BE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C737BE"/>
    <w:rPr>
      <w:rFonts w:ascii="Times New Roman" w:eastAsia="Batang" w:hAnsi="Times New Roman" w:cs="Times New Roman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7627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76273"/>
    <w:rPr>
      <w:rFonts w:ascii="Times New Roman" w:eastAsia="Batang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1762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76273"/>
    <w:rPr>
      <w:rFonts w:ascii="Times New Roman" w:eastAsia="Batang" w:hAnsi="Times New Roman" w:cs="Times New Roman"/>
      <w:sz w:val="24"/>
      <w:szCs w:val="24"/>
    </w:rPr>
  </w:style>
  <w:style w:type="paragraph" w:styleId="Pataisymai">
    <w:name w:val="Revision"/>
    <w:hidden/>
    <w:uiPriority w:val="99"/>
    <w:semiHidden/>
    <w:rsid w:val="004C2436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3052</Words>
  <Characters>1740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dcterms:created xsi:type="dcterms:W3CDTF">2025-02-20T06:29:00Z</dcterms:created>
  <dcterms:modified xsi:type="dcterms:W3CDTF">2025-02-20T06:29:00Z</dcterms:modified>
</cp:coreProperties>
</file>